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523833EC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33D8F326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6C1ABF" w:rsidRPr="00CF0408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14AD1C9F" w:rsidR="006D72A9" w:rsidRPr="00CF0408" w:rsidRDefault="006D72A9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 xml:space="preserve">Koordinierende DSt: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BaE nach § 76 SGB III" w:value="BaE nach § 76 SGB I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AsA nach § 130 SGB III" w:value="AsA nach § 130 SGB III"/>
            <w:listItem w:displayText="abH nach § 75 SGB III" w:value="abH nach § 75 SGB III"/>
            <w:listItem w:displayText="BerEb nach § 49 SGB III" w:value="BerEb nach § 49 SGB III"/>
            <w:listItem w:displayText="Reha-Ausbildung nach § 117 Abs. 1 S. 1 Nr. 1b SGB III" w:value="Reha-Ausbildung nach § 117 Abs. 1 S. 1 Nr. 1b SGB III"/>
            <w:listItem w:displayText="InRAM nach § 117 Abs. 1 S. 1 Nr. 1b SGB III" w:value="InRAM nach § 117 Abs. 1 S. 1 Nr. 1b SGB III"/>
            <w:listItem w:displayText="bbuReha nach § 117 Abs. 1 S.1 Nr. 1b SGB III" w:value="bbuReha nach § 117 Abs. 1 S.1 Nr. 1b SGB III"/>
            <w:listItem w:displayText="bbA nach § 117 Abs. 1 S. 1 Nr. 1b SGB III" w:value="bbA nach § 117 Abs. 1 S. 1 Nr. 1b SGB III"/>
            <w:listItem w:displayText="DIA-AM nach § 49 Abs. 4 SGB IX" w:value="DIA-AM nach § 49 Abs. 4 SGB IX"/>
            <w:listItem w:displayText="UB nach § 55 SGB IX" w:value="UB nach § 55 SGB IX"/>
            <w:listItem w:displayText="DIA-AM i.V.m. UB nach § 49 Abs.4 SGB IX i.V.m. § 55 SGB IX" w:value="DIA-AM i.V.m. UB nach § 49 Abs.4 SGB IX i.V.m. § 55 SGB IX"/>
            <w:listItem w:displayText="THB nach § 49 Abs. 3 Nr. 7 SGB IX" w:value="THB nach § 49 Abs. 3 Nr. 7 SGB IX"/>
            <w:listItem w:displayText="BuKSelb nach § 16c SGB II" w:value="BuKSelb nach § 16c SGB 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GK nach §§ 81 bis 87, § 131a SGB III" w:value="GK nach §§ 81 bis 87, § 131a SGB III"/>
            <w:listItem w:displayText="ganzheitliche beschäftigungsbegleitende Betreuung nach § 16e SGB II / § 16i SGB II" w:value="ganzheitliche beschäftigungsbegleitende Betreuung nach § 16e SGB II / § 16i SGB II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77777777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4F2870ED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Tel-Nr. des Ansprechpartners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7777777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 Kd.-Nr.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134"/>
        <w:gridCol w:w="2127"/>
        <w:gridCol w:w="1417"/>
      </w:tblGrid>
      <w:tr w:rsidR="002347D0" w:rsidRPr="00897D08" w14:paraId="19227238" w14:textId="6182F753" w:rsidTr="00DA6BB0">
        <w:trPr>
          <w:cantSplit/>
          <w:trHeight w:hRule="exact" w:val="1311"/>
        </w:trPr>
        <w:tc>
          <w:tcPr>
            <w:tcW w:w="9209" w:type="dxa"/>
            <w:gridSpan w:val="6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77777777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DA6BB0">
        <w:trPr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134" w:type="dxa"/>
            <w:vAlign w:val="center"/>
          </w:tcPr>
          <w:p w14:paraId="5D1DD11F" w14:textId="2AA51C81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</w:t>
            </w:r>
            <w:r>
              <w:rPr>
                <w:rFonts w:ascii="Arial" w:hAnsi="Arial"/>
                <w:sz w:val="16"/>
              </w:rPr>
              <w:t>-</w:t>
            </w:r>
            <w:r w:rsidRPr="00897D08">
              <w:rPr>
                <w:rFonts w:ascii="Arial" w:hAnsi="Arial"/>
                <w:sz w:val="16"/>
              </w:rPr>
              <w:t>plätze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DA6BB0">
        <w:trPr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3965BE3A" w:rsidR="002347D0" w:rsidRPr="00C02309" w:rsidRDefault="00FF67D2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760ED25" w14:textId="122A0B92" w:rsidTr="00DA6BB0">
        <w:trPr>
          <w:cantSplit/>
          <w:trHeight w:hRule="exact" w:val="799"/>
        </w:trPr>
        <w:tc>
          <w:tcPr>
            <w:tcW w:w="1129" w:type="dxa"/>
          </w:tcPr>
          <w:p w14:paraId="326EBEDC" w14:textId="16ECCC83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4C5883C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6AB4562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18BE2B8" w14:textId="62D9CB3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057A51FD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40991226"/>
            <w:placeholder>
              <w:docPart w:val="E32F910F66364C39B44B76DB427CF406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07C05F5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23BD486" w14:textId="1E33D950" w:rsidTr="00DA6BB0">
        <w:trPr>
          <w:cantSplit/>
          <w:trHeight w:hRule="exact" w:val="799"/>
        </w:trPr>
        <w:tc>
          <w:tcPr>
            <w:tcW w:w="1129" w:type="dxa"/>
          </w:tcPr>
          <w:p w14:paraId="0C768C12" w14:textId="6E83C0B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688837A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74AE47A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579850" w14:textId="5366F9C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467BED28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172607599"/>
            <w:placeholder>
              <w:docPart w:val="4FB16C89CD5D446FA9A5D4B6C6DC089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08B3AD7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7B1E49" w14:textId="04123A91" w:rsidTr="00DA6BB0">
        <w:trPr>
          <w:cantSplit/>
          <w:trHeight w:hRule="exact" w:val="799"/>
        </w:trPr>
        <w:tc>
          <w:tcPr>
            <w:tcW w:w="1129" w:type="dxa"/>
          </w:tcPr>
          <w:p w14:paraId="1C54D992" w14:textId="2F06C61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6A77EE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5D9309A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6A88CAE" w14:textId="38A5FB8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2203D4E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03060476"/>
            <w:placeholder>
              <w:docPart w:val="6C1A578A0D164AC483356A7AF1F129CE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53CDE9B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DD68EC" w14:textId="7D3B8A2B" w:rsidTr="00DA6BB0">
        <w:trPr>
          <w:cantSplit/>
          <w:trHeight w:hRule="exact" w:val="799"/>
        </w:trPr>
        <w:tc>
          <w:tcPr>
            <w:tcW w:w="1129" w:type="dxa"/>
          </w:tcPr>
          <w:p w14:paraId="5645D3CC" w14:textId="65A7B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7F8DFFB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1AD9B2A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B25BD4E" w14:textId="173EC88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1CEAC46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329207652"/>
            <w:placeholder>
              <w:docPart w:val="B8C3F631C04C49609BA6A7E791629480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13DADF3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5FAC397" w14:textId="11BDE1C0" w:rsidTr="00DA6BB0">
        <w:trPr>
          <w:cantSplit/>
          <w:trHeight w:hRule="exact" w:val="799"/>
        </w:trPr>
        <w:tc>
          <w:tcPr>
            <w:tcW w:w="1129" w:type="dxa"/>
          </w:tcPr>
          <w:p w14:paraId="110F0A4B" w14:textId="5E6D636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0259BF3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274D917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4ECDE78" w14:textId="38CE13F9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558A4E82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072845650"/>
            <w:placeholder>
              <w:docPart w:val="9A0C269C9E1A4D24AC1E9D6B80630E3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0F77665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4AE55E4" w14:textId="1BF63044" w:rsidTr="00DA6BB0">
        <w:trPr>
          <w:cantSplit/>
          <w:trHeight w:hRule="exact" w:val="799"/>
        </w:trPr>
        <w:tc>
          <w:tcPr>
            <w:tcW w:w="1129" w:type="dxa"/>
          </w:tcPr>
          <w:p w14:paraId="202E2D95" w14:textId="12867CB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A2835E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19A2E05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EEEE258" w14:textId="4EFA15BC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61705C17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390039986"/>
            <w:placeholder>
              <w:docPart w:val="E3515DA18745400E9147C35866A33A2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72C9A3D6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852BD90" w14:textId="5D460266" w:rsidTr="00DA6BB0">
        <w:trPr>
          <w:cantSplit/>
          <w:trHeight w:hRule="exact" w:val="799"/>
        </w:trPr>
        <w:tc>
          <w:tcPr>
            <w:tcW w:w="1129" w:type="dxa"/>
          </w:tcPr>
          <w:p w14:paraId="7F21D82D" w14:textId="76E9963D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77A54FE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65D68B8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B92AB2F" w14:textId="489CA825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2E92B76A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25800671"/>
            <w:placeholder>
              <w:docPart w:val="33FDCAE3A5D04FC3B9CEFC7CE6F8EB0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0E83C68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E571FC" w14:textId="0E9F63EE" w:rsidTr="00DA6BB0">
        <w:trPr>
          <w:cantSplit/>
          <w:trHeight w:hRule="exact" w:val="799"/>
        </w:trPr>
        <w:tc>
          <w:tcPr>
            <w:tcW w:w="1129" w:type="dxa"/>
          </w:tcPr>
          <w:p w14:paraId="393EF8E2" w14:textId="1F70CFC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2E36E37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4DD62D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3359571" w14:textId="32AF192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1A123BA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7448874"/>
            <w:placeholder>
              <w:docPart w:val="94598A3B80C246499F5B6F088DBBA68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5FBC7F14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681878" w14:textId="2FA97764" w:rsidTr="00DA6BB0">
        <w:trPr>
          <w:cantSplit/>
          <w:trHeight w:hRule="exact" w:val="799"/>
        </w:trPr>
        <w:tc>
          <w:tcPr>
            <w:tcW w:w="1129" w:type="dxa"/>
          </w:tcPr>
          <w:p w14:paraId="64529C86" w14:textId="0BA906EC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09E144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2F62339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25AF206" w14:textId="532570C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5C071409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93725179"/>
            <w:placeholder>
              <w:docPart w:val="102AB1997DEE439E98592774DE4A8435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6C3A4037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748F221" w14:textId="68C365F2" w:rsidTr="00DA6BB0">
        <w:trPr>
          <w:cantSplit/>
          <w:trHeight w:hRule="exact" w:val="799"/>
        </w:trPr>
        <w:tc>
          <w:tcPr>
            <w:tcW w:w="1129" w:type="dxa"/>
          </w:tcPr>
          <w:p w14:paraId="1B7F7B87" w14:textId="1DE03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55D5B47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7ADA5FD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867D64F" w14:textId="2B8253C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3B47D0D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739068980"/>
            <w:placeholder>
              <w:docPart w:val="636ADEB5FCF046BCADD6FCC30F9F2C2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55460DB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48C82CEC" w14:textId="268F39AA" w:rsidTr="00DA6BB0">
        <w:trPr>
          <w:cantSplit/>
          <w:trHeight w:hRule="exact" w:val="799"/>
        </w:trPr>
        <w:tc>
          <w:tcPr>
            <w:tcW w:w="1129" w:type="dxa"/>
          </w:tcPr>
          <w:p w14:paraId="047DA32D" w14:textId="524C88F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0F8066E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759223D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9A262AF" w14:textId="1963876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558B6BD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520750691"/>
            <w:placeholder>
              <w:docPart w:val="863060F6554641B3B0482C9C3676CDCA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29BD1D4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E55BC08" w14:textId="2ED45654" w:rsidTr="00DA6BB0">
        <w:trPr>
          <w:cantSplit/>
          <w:trHeight w:hRule="exact" w:val="799"/>
        </w:trPr>
        <w:tc>
          <w:tcPr>
            <w:tcW w:w="1129" w:type="dxa"/>
          </w:tcPr>
          <w:p w14:paraId="42703FA3" w14:textId="0A9E878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5CD40F3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51B6AAB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3D0861E" w14:textId="4DEC395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1843E50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9394530"/>
            <w:placeholder>
              <w:docPart w:val="70F4778B4A6B41FAB4EECDA844035E64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4FA73A5B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FDE449F" w14:textId="6CB1E4C7" w:rsidTr="00DA6BB0">
        <w:trPr>
          <w:cantSplit/>
          <w:trHeight w:hRule="exact" w:val="799"/>
        </w:trPr>
        <w:tc>
          <w:tcPr>
            <w:tcW w:w="1129" w:type="dxa"/>
          </w:tcPr>
          <w:p w14:paraId="2A1B5A78" w14:textId="2B592C9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13832841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442108CE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6B5363FE" w14:textId="50B9D8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606490B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746794962"/>
            <w:placeholder>
              <w:docPart w:val="4A2CBD82DCBB4DBF9ADCE52C998A8018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307A2AE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0ECFFB4F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p w14:paraId="6289E91C" w14:textId="77777777" w:rsidR="00B63994" w:rsidRPr="00E63AD8" w:rsidRDefault="00B63994" w:rsidP="00353BF1">
      <w:pPr>
        <w:rPr>
          <w:rFonts w:ascii="Arial" w:hAnsi="Arial"/>
          <w:sz w:val="10"/>
        </w:rPr>
      </w:pPr>
    </w:p>
    <w:tbl>
      <w:tblPr>
        <w:tblpPr w:leftFromText="141" w:rightFromText="141" w:vertAnchor="text" w:horzAnchor="margin" w:tblpY="10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09"/>
      </w:tblGrid>
      <w:tr w:rsidR="00B63994" w:rsidRPr="00897D08" w14:paraId="0E998D48" w14:textId="77777777" w:rsidTr="00B63994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913DB84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>
              <w:rPr>
                <w:rFonts w:ascii="Arial" w:hAnsi="Arial"/>
                <w:sz w:val="16"/>
                <w:szCs w:val="16"/>
              </w:rPr>
              <w:t xml:space="preserve">        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3E45E37A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Ort,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Datum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                                                                               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   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6"/>
      <w:footerReference w:type="default" r:id="rId7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DE79A" w14:textId="77777777" w:rsidR="008F4E81" w:rsidRDefault="008F4E81">
      <w:r>
        <w:separator/>
      </w:r>
    </w:p>
  </w:endnote>
  <w:endnote w:type="continuationSeparator" w:id="0">
    <w:p w14:paraId="5AD566CF" w14:textId="77777777" w:rsidR="008F4E81" w:rsidRDefault="008F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6A3AC" w14:textId="3D610FC8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1D6907">
      <w:rPr>
        <w:rFonts w:ascii="Arial" w:hAnsi="Arial" w:cs="Arial"/>
      </w:rPr>
      <w:t>10</w:t>
    </w:r>
    <w:r w:rsidR="00B63994">
      <w:rPr>
        <w:rFonts w:ascii="Arial" w:hAnsi="Arial" w:cs="Arial"/>
      </w:rPr>
      <w:t>/2019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813F13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C5BEC" w14:textId="77777777" w:rsidR="008F4E81" w:rsidRDefault="008F4E81">
      <w:r>
        <w:separator/>
      </w:r>
    </w:p>
  </w:footnote>
  <w:footnote w:type="continuationSeparator" w:id="0">
    <w:p w14:paraId="597DD20D" w14:textId="77777777" w:rsidR="008F4E81" w:rsidRDefault="008F4E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UJPZ8+hvxPvVdnMZBoiHQuoJoxttmzgScC0ZB2IuURQy2tlL1LY/WqlCQymbyCEWOZSMkEJtftPXn7fzid2vg==" w:salt="ZmBh/5MrvbdhIB/GGMBYk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BB"/>
    <w:rsid w:val="000033E7"/>
    <w:rsid w:val="000B6DBB"/>
    <w:rsid w:val="000C7D13"/>
    <w:rsid w:val="001065CD"/>
    <w:rsid w:val="00156EC3"/>
    <w:rsid w:val="001A61E7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84768"/>
    <w:rsid w:val="003B515E"/>
    <w:rsid w:val="003E2045"/>
    <w:rsid w:val="003E2C88"/>
    <w:rsid w:val="0042328A"/>
    <w:rsid w:val="004378E1"/>
    <w:rsid w:val="00452D83"/>
    <w:rsid w:val="00520554"/>
    <w:rsid w:val="00547EE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7C50"/>
    <w:rsid w:val="0075750C"/>
    <w:rsid w:val="00794603"/>
    <w:rsid w:val="00796123"/>
    <w:rsid w:val="007D04DE"/>
    <w:rsid w:val="00813F13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43320"/>
    <w:rsid w:val="00A63E3A"/>
    <w:rsid w:val="00A83AE2"/>
    <w:rsid w:val="00AF4466"/>
    <w:rsid w:val="00AF54F9"/>
    <w:rsid w:val="00B57D47"/>
    <w:rsid w:val="00B63994"/>
    <w:rsid w:val="00C02309"/>
    <w:rsid w:val="00C202C8"/>
    <w:rsid w:val="00CF0408"/>
    <w:rsid w:val="00D2646A"/>
    <w:rsid w:val="00DA6BB0"/>
    <w:rsid w:val="00DE04C0"/>
    <w:rsid w:val="00E008C9"/>
    <w:rsid w:val="00E10BE5"/>
    <w:rsid w:val="00E542B0"/>
    <w:rsid w:val="00E63AD8"/>
    <w:rsid w:val="00E741EC"/>
    <w:rsid w:val="00EA7126"/>
    <w:rsid w:val="00EC1AA4"/>
    <w:rsid w:val="00ED331F"/>
    <w:rsid w:val="00F54AA5"/>
    <w:rsid w:val="00F61033"/>
    <w:rsid w:val="00F67EF9"/>
    <w:rsid w:val="00FA3846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6F2FED" w:rsidP="006F2FED">
          <w:pPr>
            <w:pStyle w:val="70A8620DCF404E8D8032EDA1BC870489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6F2FED" w:rsidP="006F2FED">
          <w:pPr>
            <w:pStyle w:val="48E09E2AB10D4FEAA422F05166863E51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6F2FED" w:rsidP="006F2FED">
          <w:pPr>
            <w:pStyle w:val="4AE974971EBD4F16B7336659ECD9A423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2F910F66364C39B44B76DB427CF4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F67027-147F-4282-A3A8-E5A4B6DB917E}"/>
      </w:docPartPr>
      <w:docPartBody>
        <w:p w:rsidR="00A678E4" w:rsidRDefault="00D6734A" w:rsidP="00D6734A">
          <w:pPr>
            <w:pStyle w:val="E32F910F66364C39B44B76DB427CF406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FB16C89CD5D446FA9A5D4B6C6DC08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DE1F0F-3DFB-46DE-A357-09AEC9610F15}"/>
      </w:docPartPr>
      <w:docPartBody>
        <w:p w:rsidR="00A678E4" w:rsidRDefault="00D6734A" w:rsidP="00D6734A">
          <w:pPr>
            <w:pStyle w:val="4FB16C89CD5D446FA9A5D4B6C6DC089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C1A578A0D164AC483356A7AF1F129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AF84D5-D3CE-4B8C-B6E8-EFE8E4CDC67E}"/>
      </w:docPartPr>
      <w:docPartBody>
        <w:p w:rsidR="00A678E4" w:rsidRDefault="00D6734A" w:rsidP="00D6734A">
          <w:pPr>
            <w:pStyle w:val="6C1A578A0D164AC483356A7AF1F129CE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B8C3F631C04C49609BA6A7E7916294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EE74DE-AFC3-4C00-B31C-9571E365EBAB}"/>
      </w:docPartPr>
      <w:docPartBody>
        <w:p w:rsidR="00A678E4" w:rsidRDefault="00D6734A" w:rsidP="00D6734A">
          <w:pPr>
            <w:pStyle w:val="B8C3F631C04C49609BA6A7E791629480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A0C269C9E1A4D24AC1E9D6B80630E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ABA120-DA17-49AD-A254-ECE0DD364061}"/>
      </w:docPartPr>
      <w:docPartBody>
        <w:p w:rsidR="00A678E4" w:rsidRDefault="00D6734A" w:rsidP="00D6734A">
          <w:pPr>
            <w:pStyle w:val="9A0C269C9E1A4D24AC1E9D6B80630E3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515DA18745400E9147C35866A33A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4E5212-2A82-4C2C-8810-DBB8D989AADE}"/>
      </w:docPartPr>
      <w:docPartBody>
        <w:p w:rsidR="00A678E4" w:rsidRDefault="00D6734A" w:rsidP="00D6734A">
          <w:pPr>
            <w:pStyle w:val="E3515DA18745400E9147C35866A33A2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33FDCAE3A5D04FC3B9CEFC7CE6F8EB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93909A-E785-4302-9E76-717E6A4D14C5}"/>
      </w:docPartPr>
      <w:docPartBody>
        <w:p w:rsidR="00A678E4" w:rsidRDefault="00D6734A" w:rsidP="00D6734A">
          <w:pPr>
            <w:pStyle w:val="33FDCAE3A5D04FC3B9CEFC7CE6F8EB0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4598A3B80C246499F5B6F088DBBA6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6EFE4A-A784-4EBF-894C-1CA87BF484A0}"/>
      </w:docPartPr>
      <w:docPartBody>
        <w:p w:rsidR="00A678E4" w:rsidRDefault="00D6734A" w:rsidP="00D6734A">
          <w:pPr>
            <w:pStyle w:val="94598A3B80C246499F5B6F088DBBA68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102AB1997DEE439E98592774DE4A8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95BA22-CA6F-45F5-80A7-6EC504E783E9}"/>
      </w:docPartPr>
      <w:docPartBody>
        <w:p w:rsidR="00A678E4" w:rsidRDefault="00D6734A" w:rsidP="00D6734A">
          <w:pPr>
            <w:pStyle w:val="102AB1997DEE439E98592774DE4A8435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36ADEB5FCF046BCADD6FCC30F9F2C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731C70-A242-4FDD-A1E6-9D1FC71CA6BC}"/>
      </w:docPartPr>
      <w:docPartBody>
        <w:p w:rsidR="00A678E4" w:rsidRDefault="00D6734A" w:rsidP="00D6734A">
          <w:pPr>
            <w:pStyle w:val="636ADEB5FCF046BCADD6FCC30F9F2C2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863060F6554641B3B0482C9C3676CD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A7FEB6-8BE0-427C-9847-82DE0EEA082C}"/>
      </w:docPartPr>
      <w:docPartBody>
        <w:p w:rsidR="00A678E4" w:rsidRDefault="00D6734A" w:rsidP="00D6734A">
          <w:pPr>
            <w:pStyle w:val="863060F6554641B3B0482C9C3676CDCA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70F4778B4A6B41FAB4EECDA844035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90729C-1A72-41B4-94EB-9D456763B37F}"/>
      </w:docPartPr>
      <w:docPartBody>
        <w:p w:rsidR="00A678E4" w:rsidRDefault="00D6734A" w:rsidP="00D6734A">
          <w:pPr>
            <w:pStyle w:val="70F4778B4A6B41FAB4EECDA844035E6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A2CBD82DCBB4DBF9ADCE52C998A80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711679-CB70-4BDF-A38C-F130BC78BEDC}"/>
      </w:docPartPr>
      <w:docPartBody>
        <w:p w:rsidR="00A678E4" w:rsidRDefault="00D6734A" w:rsidP="00D6734A">
          <w:pPr>
            <w:pStyle w:val="4A2CBD82DCBB4DBF9ADCE52C998A8018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F77"/>
    <w:rsid w:val="00113379"/>
    <w:rsid w:val="00250982"/>
    <w:rsid w:val="00282034"/>
    <w:rsid w:val="00440F77"/>
    <w:rsid w:val="006F2FED"/>
    <w:rsid w:val="00784835"/>
    <w:rsid w:val="00A678E4"/>
    <w:rsid w:val="00AC02FE"/>
    <w:rsid w:val="00BE2E74"/>
    <w:rsid w:val="00D6734A"/>
    <w:rsid w:val="00E4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6734A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2</cp:revision>
  <cp:lastPrinted>2005-11-29T09:43:00Z</cp:lastPrinted>
  <dcterms:created xsi:type="dcterms:W3CDTF">2020-02-04T09:09:00Z</dcterms:created>
  <dcterms:modified xsi:type="dcterms:W3CDTF">2020-02-04T09:09:00Z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